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73" w:rsidRDefault="00C76073" w:rsidP="00C7607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S.01.02 - Basic information</w:t>
      </w:r>
    </w:p>
    <w:p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904470" w:rsidRDefault="00904470" w:rsidP="00904470">
      <w:pPr>
        <w:jc w:val="both"/>
        <w:rPr>
          <w:rFonts w:ascii="Times New Roman" w:hAnsi="Times New Roman" w:cs="Times New Roman"/>
          <w:sz w:val="20"/>
          <w:szCs w:val="20"/>
        </w:rPr>
      </w:pPr>
      <w:r w:rsidRPr="006966A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 xml:space="preserve"> of this </w:t>
      </w:r>
      <w:r>
        <w:rPr>
          <w:rFonts w:ascii="Times New Roman" w:hAnsi="Times New Roman" w:cs="Times New Roman"/>
          <w:sz w:val="20"/>
          <w:szCs w:val="20"/>
        </w:rPr>
        <w:t>Guideline</w:t>
      </w:r>
      <w:r w:rsidRPr="006966AC">
        <w:rPr>
          <w:rFonts w:ascii="Times New Roman" w:hAnsi="Times New Roman" w:cs="Times New Roman"/>
          <w:sz w:val="20"/>
          <w:szCs w:val="20"/>
        </w:rPr>
        <w:t xml:space="preserve">. The first column of the next table identifies the items to be reported by identifying the columns and lines as showed in the template in Annex 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>I.</w:t>
      </w:r>
    </w:p>
    <w:p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 xml:space="preserve">This annex relates to opening, quarterly and annual submission of information for </w:t>
      </w:r>
      <w:r w:rsidR="00DE1383">
        <w:rPr>
          <w:rFonts w:ascii="Times New Roman" w:hAnsi="Times New Roman" w:cs="Times New Roman"/>
          <w:sz w:val="20"/>
          <w:szCs w:val="20"/>
        </w:rPr>
        <w:t>third countries branches</w:t>
      </w:r>
      <w:r w:rsidRPr="00B96465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2047"/>
        <w:gridCol w:w="5323"/>
      </w:tblGrid>
      <w:tr w:rsidR="006646AF" w:rsidRPr="00B96465" w:rsidTr="00DC4CB9">
        <w:trPr>
          <w:trHeight w:val="285"/>
        </w:trPr>
        <w:tc>
          <w:tcPr>
            <w:tcW w:w="1872" w:type="dxa"/>
            <w:noWrap/>
            <w:hideMark/>
          </w:tcPr>
          <w:p w:rsidR="00F22EA6" w:rsidRPr="00B02D47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hideMark/>
          </w:tcPr>
          <w:p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323" w:type="dxa"/>
            <w:hideMark/>
          </w:tcPr>
          <w:p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6646AF" w:rsidRPr="00B02D47" w:rsidTr="00DC4CB9">
        <w:trPr>
          <w:trHeight w:val="675"/>
        </w:trPr>
        <w:tc>
          <w:tcPr>
            <w:tcW w:w="1872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Undertaking</w:t>
            </w:r>
          </w:p>
        </w:tc>
        <w:tc>
          <w:tcPr>
            <w:tcW w:w="5323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Undertaking.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:rsidTr="00DC4CB9">
        <w:trPr>
          <w:trHeight w:val="675"/>
        </w:trPr>
        <w:tc>
          <w:tcPr>
            <w:tcW w:w="1872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047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Undertaking</w:t>
            </w:r>
          </w:p>
        </w:tc>
        <w:tc>
          <w:tcPr>
            <w:tcW w:w="5323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third country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undertaki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 was authorised </w:t>
            </w:r>
          </w:p>
        </w:tc>
      </w:tr>
      <w:tr w:rsidR="006646AF" w:rsidRPr="00B02D47" w:rsidTr="00DC4CB9">
        <w:trPr>
          <w:trHeight w:val="675"/>
        </w:trPr>
        <w:tc>
          <w:tcPr>
            <w:tcW w:w="1872" w:type="dxa"/>
          </w:tcPr>
          <w:p w:rsid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branch</w:t>
            </w:r>
          </w:p>
        </w:tc>
        <w:tc>
          <w:tcPr>
            <w:tcW w:w="5323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:rsidTr="00DC4CB9">
        <w:trPr>
          <w:trHeight w:val="675"/>
        </w:trPr>
        <w:tc>
          <w:tcPr>
            <w:tcW w:w="1872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branch</w:t>
            </w:r>
          </w:p>
        </w:tc>
        <w:tc>
          <w:tcPr>
            <w:tcW w:w="5323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third country branch was authorised</w:t>
            </w:r>
          </w:p>
        </w:tc>
      </w:tr>
      <w:tr w:rsidR="006646AF" w:rsidRPr="00B02D47" w:rsidTr="00DC4CB9">
        <w:trPr>
          <w:trHeight w:val="982"/>
        </w:trPr>
        <w:tc>
          <w:tcPr>
            <w:tcW w:w="1872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the third country branch</w:t>
            </w:r>
          </w:p>
        </w:tc>
        <w:tc>
          <w:tcPr>
            <w:tcW w:w="5323" w:type="dxa"/>
            <w:hideMark/>
          </w:tcPr>
          <w:p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, using the following priority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Legal Entity Identifier (LEI)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Identification code used in the local market, attributed by supervisory authority </w:t>
            </w:r>
          </w:p>
        </w:tc>
      </w:tr>
      <w:tr w:rsidR="006646AF" w:rsidRPr="00B24CAB" w:rsidTr="00DC4CB9">
        <w:trPr>
          <w:trHeight w:val="1212"/>
        </w:trPr>
        <w:tc>
          <w:tcPr>
            <w:tcW w:w="1872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Type of code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third country branch</w:t>
            </w:r>
          </w:p>
        </w:tc>
        <w:tc>
          <w:tcPr>
            <w:tcW w:w="5323" w:type="dxa"/>
            <w:hideMark/>
          </w:tcPr>
          <w:p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0B6A" w:rsidRPr="00B02D47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 xml:space="preserve"> of the third country 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B02D47" w:rsidRPr="00B02D47" w:rsidRDefault="00B02D4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- Specific code</w:t>
            </w:r>
          </w:p>
        </w:tc>
      </w:tr>
      <w:tr w:rsidR="006646AF" w:rsidRPr="00B96465" w:rsidTr="00DC4CB9">
        <w:trPr>
          <w:trHeight w:val="570"/>
        </w:trPr>
        <w:tc>
          <w:tcPr>
            <w:tcW w:w="1872" w:type="dxa"/>
            <w:hideMark/>
          </w:tcPr>
          <w:p w:rsidR="00B02D47" w:rsidRPr="00B02D47" w:rsidRDefault="00B02D47" w:rsidP="0066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323" w:type="dxa"/>
            <w:hideMark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 xml:space="preserve">2 letter code of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ISO 639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code of the language used in the submission of information</w:t>
            </w:r>
          </w:p>
        </w:tc>
      </w:tr>
      <w:tr w:rsidR="006646AF" w:rsidRPr="00B96465" w:rsidTr="00DC4CB9">
        <w:trPr>
          <w:trHeight w:val="360"/>
        </w:trPr>
        <w:tc>
          <w:tcPr>
            <w:tcW w:w="1872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submission date</w:t>
            </w:r>
          </w:p>
        </w:tc>
        <w:tc>
          <w:tcPr>
            <w:tcW w:w="5323" w:type="dxa"/>
            <w:hideMark/>
          </w:tcPr>
          <w:p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) code of the date when the report to the supervisory authority is made</w:t>
            </w:r>
          </w:p>
        </w:tc>
      </w:tr>
      <w:tr w:rsidR="00876717" w:rsidRPr="008B3312" w:rsidTr="00876717">
        <w:trPr>
          <w:trHeight w:val="402"/>
          <w:ins w:id="0" w:author="Author"/>
        </w:trPr>
        <w:tc>
          <w:tcPr>
            <w:tcW w:w="1872" w:type="dxa"/>
          </w:tcPr>
          <w:p w:rsidR="00876717" w:rsidRPr="008B3312" w:rsidRDefault="00876717" w:rsidP="007567B3">
            <w:pPr>
              <w:rPr>
                <w:ins w:id="1" w:author="Author"/>
                <w:rFonts w:ascii="Times New Roman" w:hAnsi="Times New Roman" w:cs="Times New Roman"/>
                <w:sz w:val="20"/>
                <w:szCs w:val="20"/>
              </w:rPr>
            </w:pPr>
            <w:ins w:id="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</w:t>
              </w:r>
              <w:del w:id="3" w:author="Author">
                <w:r w:rsidDel="007567B3">
                  <w:rPr>
                    <w:rFonts w:ascii="Times New Roman" w:hAnsi="Times New Roman" w:cs="Times New Roman"/>
                    <w:sz w:val="20"/>
                    <w:szCs w:val="20"/>
                  </w:rPr>
                  <w:delText>24</w:delText>
                </w:r>
              </w:del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="007567B3">
                <w:rPr>
                  <w:rFonts w:ascii="Times New Roman" w:hAnsi="Times New Roman" w:cs="Times New Roman"/>
                  <w:sz w:val="20"/>
                  <w:szCs w:val="20"/>
                </w:rPr>
                <w:t>81</w:t>
              </w:r>
            </w:ins>
          </w:p>
        </w:tc>
        <w:tc>
          <w:tcPr>
            <w:tcW w:w="2047" w:type="dxa"/>
          </w:tcPr>
          <w:p w:rsidR="00876717" w:rsidRPr="008B3312" w:rsidRDefault="00876717" w:rsidP="00D079A6">
            <w:pPr>
              <w:rPr>
                <w:ins w:id="4" w:author="Author"/>
                <w:rFonts w:ascii="Times New Roman" w:hAnsi="Times New Roman" w:cs="Times New Roman"/>
                <w:sz w:val="20"/>
                <w:szCs w:val="20"/>
              </w:rPr>
            </w:pPr>
            <w:ins w:id="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Financial year end</w:t>
              </w:r>
            </w:ins>
          </w:p>
        </w:tc>
        <w:tc>
          <w:tcPr>
            <w:tcW w:w="5323" w:type="dxa"/>
          </w:tcPr>
          <w:p w:rsidR="00876717" w:rsidRPr="008B3312" w:rsidRDefault="00876717" w:rsidP="00D079A6">
            <w:pPr>
              <w:rPr>
                <w:ins w:id="6" w:author="Author"/>
                <w:rFonts w:ascii="Times New Roman" w:hAnsi="Times New Roman" w:cs="Times New Roman"/>
                <w:sz w:val="20"/>
                <w:szCs w:val="20"/>
              </w:rPr>
            </w:pPr>
            <w:ins w:id="7" w:author="Author">
              <w:r w:rsidRPr="008B3312">
                <w:rPr>
                  <w:rFonts w:ascii="Times New Roman" w:hAnsi="Times New Roman" w:cs="Times New Roman"/>
                  <w:sz w:val="20"/>
                  <w:szCs w:val="20"/>
                </w:rPr>
                <w:t>Identify the ISO 8601 (</w:t>
              </w:r>
              <w:proofErr w:type="spellStart"/>
              <w:r w:rsidRPr="008B3312">
                <w:rPr>
                  <w:rFonts w:ascii="Times New Roman" w:hAnsi="Times New Roman" w:cs="Times New Roman"/>
                  <w:sz w:val="20"/>
                  <w:szCs w:val="20"/>
                </w:rPr>
                <w:t>yyyy</w:t>
              </w:r>
              <w:proofErr w:type="spellEnd"/>
              <w:r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  <w:r w:rsidRPr="008B3312">
                <w:rPr>
                  <w:rFonts w:ascii="Times New Roman" w:hAnsi="Times New Roman" w:cs="Times New Roman"/>
                  <w:sz w:val="20"/>
                  <w:szCs w:val="20"/>
                </w:rPr>
                <w:t>mm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  <w:proofErr w:type="spellStart"/>
              <w:r w:rsidRPr="008B3312">
                <w:rPr>
                  <w:rFonts w:ascii="Times New Roman" w:hAnsi="Times New Roman" w:cs="Times New Roman"/>
                  <w:sz w:val="20"/>
                  <w:szCs w:val="20"/>
                </w:rPr>
                <w:t>dd</w:t>
              </w:r>
              <w:proofErr w:type="spellEnd"/>
              <w:r w:rsidRPr="008B3312">
                <w:rPr>
                  <w:rFonts w:ascii="Times New Roman" w:hAnsi="Times New Roman" w:cs="Times New Roman"/>
                  <w:sz w:val="20"/>
                  <w:szCs w:val="20"/>
                </w:rPr>
                <w:t xml:space="preserve">) code of the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financial year end of the undertaking, e.g. 2017-12-31</w:t>
              </w:r>
            </w:ins>
          </w:p>
        </w:tc>
      </w:tr>
      <w:tr w:rsidR="005E13C3" w:rsidRPr="00B96465" w:rsidTr="00DC4CB9">
        <w:trPr>
          <w:trHeight w:val="402"/>
        </w:trPr>
        <w:tc>
          <w:tcPr>
            <w:tcW w:w="1872" w:type="dxa"/>
            <w:hideMark/>
          </w:tcPr>
          <w:p w:rsidR="005E13C3" w:rsidRPr="00B02D47" w:rsidRDefault="005E13C3" w:rsidP="005E1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8" w:author="Author">
              <w:r w:rsidDel="005E13C3">
                <w:rPr>
                  <w:rFonts w:ascii="Times New Roman" w:hAnsi="Times New Roman" w:cs="Times New Roman"/>
                  <w:sz w:val="20"/>
                  <w:szCs w:val="20"/>
                </w:rPr>
                <w:delText>R090</w:delText>
              </w:r>
              <w:r w:rsidRPr="00B02D47" w:rsidDel="005E13C3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R009</w:t>
              </w:r>
              <w:r w:rsidRPr="00B02D47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047" w:type="dxa"/>
            <w:hideMark/>
          </w:tcPr>
          <w:p w:rsidR="005E13C3" w:rsidRPr="00B02D47" w:rsidRDefault="005E13C3" w:rsidP="00D07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reference date</w:t>
            </w:r>
          </w:p>
        </w:tc>
        <w:tc>
          <w:tcPr>
            <w:tcW w:w="5323" w:type="dxa"/>
            <w:hideMark/>
          </w:tcPr>
          <w:p w:rsidR="005E13C3" w:rsidRPr="00B02D47" w:rsidRDefault="005E13C3" w:rsidP="00D07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) code of the date identifying the last day of the reporting period</w:t>
            </w:r>
          </w:p>
        </w:tc>
      </w:tr>
      <w:tr w:rsidR="006646AF" w:rsidRPr="00B96465" w:rsidTr="00DC4CB9">
        <w:trPr>
          <w:trHeight w:val="1230"/>
        </w:trPr>
        <w:tc>
          <w:tcPr>
            <w:tcW w:w="1872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323" w:type="dxa"/>
            <w:hideMark/>
          </w:tcPr>
          <w:p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:rsidR="00B02D47" w:rsidRDefault="00B02D47">
            <w:pPr>
              <w:rPr>
                <w:ins w:id="10" w:author="Author"/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d-hoc reporting</w:t>
            </w:r>
          </w:p>
          <w:p w:rsidR="00A80E61" w:rsidRDefault="00A80E61" w:rsidP="00A80E61">
            <w:pPr>
              <w:rPr>
                <w:ins w:id="11" w:author="Author"/>
                <w:rFonts w:ascii="Times New Roman" w:hAnsi="Times New Roman" w:cs="Times New Roman"/>
                <w:sz w:val="20"/>
                <w:szCs w:val="20"/>
              </w:rPr>
            </w:pPr>
            <w:ins w:id="1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3 – </w:t>
              </w:r>
              <w:r w:rsidR="00F82E11"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="00F82E11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submission of S.30 templates</w:t>
              </w:r>
              <w:r w:rsidR="00F82E11">
                <w:t xml:space="preserve"> </w:t>
              </w:r>
              <w:r w:rsidR="00F82E11" w:rsidRPr="00F82E11">
                <w:rPr>
                  <w:rFonts w:ascii="Times New Roman" w:hAnsi="Times New Roman" w:cs="Times New Roman"/>
                  <w:sz w:val="20"/>
                  <w:szCs w:val="20"/>
                </w:rPr>
                <w:t>according to the Instructions</w:t>
              </w:r>
            </w:ins>
          </w:p>
          <w:p w:rsidR="00A80E61" w:rsidRPr="00B02D47" w:rsidRDefault="00A80E61" w:rsidP="00A80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4 – Empty submissions</w:t>
              </w:r>
            </w:ins>
          </w:p>
        </w:tc>
      </w:tr>
      <w:tr w:rsidR="006646AF" w:rsidRPr="00B96465" w:rsidTr="00DC4CB9">
        <w:trPr>
          <w:trHeight w:val="702"/>
        </w:trPr>
        <w:tc>
          <w:tcPr>
            <w:tcW w:w="1872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323" w:type="dxa"/>
            <w:hideMark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 of the monetary amounts used in each report</w:t>
            </w:r>
          </w:p>
        </w:tc>
      </w:tr>
      <w:tr w:rsidR="006646AF" w:rsidRPr="00B96465" w:rsidTr="00DC4CB9">
        <w:trPr>
          <w:trHeight w:val="1408"/>
        </w:trPr>
        <w:tc>
          <w:tcPr>
            <w:tcW w:w="1872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323" w:type="dxa"/>
            <w:hideMark/>
          </w:tcPr>
          <w:p w:rsidR="00B02D47" w:rsidRPr="00B96465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:rsidR="00B02D47" w:rsidRPr="00B02D47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6646AF" w:rsidRPr="00B96465" w:rsidTr="00DC4CB9">
        <w:trPr>
          <w:trHeight w:val="1329"/>
        </w:trPr>
        <w:tc>
          <w:tcPr>
            <w:tcW w:w="1872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323" w:type="dxa"/>
            <w:hideMark/>
          </w:tcPr>
          <w:p w:rsidR="00B02D47" w:rsidRPr="00B96465" w:rsidRDefault="00F80D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D7E">
              <w:rPr>
                <w:rFonts w:ascii="Times New Roman" w:hAnsi="Times New Roman" w:cs="Times New Roman"/>
                <w:sz w:val="20"/>
                <w:szCs w:val="20"/>
              </w:rPr>
              <w:t>Identify the method used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to calculate the SCR. The following closed list of options shall be used: 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6646AF" w:rsidRPr="00B96465" w:rsidTr="00DC4CB9">
        <w:trPr>
          <w:trHeight w:val="981"/>
        </w:trPr>
        <w:tc>
          <w:tcPr>
            <w:tcW w:w="1872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Del="007C757E" w:rsidRDefault="00B02D47" w:rsidP="00F8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Use of undertaking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80D7E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pecific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5323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undertaking specific parameters.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Use of undertaking specific parameters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6646AF" w:rsidRPr="00B96465" w:rsidTr="00DC4CB9">
        <w:trPr>
          <w:trHeight w:val="1122"/>
        </w:trPr>
        <w:tc>
          <w:tcPr>
            <w:tcW w:w="1872" w:type="dxa"/>
            <w:hideMark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  <w:hideMark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323" w:type="dxa"/>
            <w:hideMark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activity by Ring Fenced Funds (RFF).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6646AF" w:rsidRPr="00B96465" w:rsidTr="00DC4CB9">
        <w:trPr>
          <w:trHeight w:val="1138"/>
        </w:trPr>
        <w:tc>
          <w:tcPr>
            <w:tcW w:w="1872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323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6646AF" w:rsidRPr="00B96465" w:rsidTr="00DC4CB9">
        <w:trPr>
          <w:trHeight w:val="1037"/>
        </w:trPr>
        <w:tc>
          <w:tcPr>
            <w:tcW w:w="1872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323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6646AF" w:rsidRPr="00B96465" w:rsidTr="00DC4CB9">
        <w:trPr>
          <w:trHeight w:val="1305"/>
        </w:trPr>
        <w:tc>
          <w:tcPr>
            <w:tcW w:w="1872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C0010/R019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RDefault="00B02D47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323" w:type="dxa"/>
          </w:tcPr>
          <w:p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transitional measure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the risk-free interest rate</w:t>
            </w:r>
            <w:r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6AF" w:rsidRPr="00B96465" w:rsidTr="00DC4CB9">
        <w:trPr>
          <w:trHeight w:val="1305"/>
        </w:trPr>
        <w:tc>
          <w:tcPr>
            <w:tcW w:w="1872" w:type="dxa"/>
          </w:tcPr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:rsidR="00B02D47" w:rsidRPr="00B02D47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323" w:type="dxa"/>
          </w:tcPr>
          <w:p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646AF" w:rsidRPr="00B96465" w:rsidTr="00DC4CB9">
        <w:trPr>
          <w:trHeight w:val="1305"/>
        </w:trPr>
        <w:tc>
          <w:tcPr>
            <w:tcW w:w="1872" w:type="dxa"/>
          </w:tcPr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B02D47" w:rsidRPr="00B96465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323" w:type="dxa"/>
          </w:tcPr>
          <w:p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reported. The following closed list of options shall be used:</w:t>
            </w:r>
          </w:p>
          <w:p w:rsidR="00B02D47" w:rsidRPr="00B96465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:rsidR="00B02D47" w:rsidDel="00087CB8" w:rsidRDefault="00B02D47">
            <w:pPr>
              <w:rPr>
                <w:ins w:id="14" w:author="Author"/>
                <w:del w:id="15" w:author="Author"/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– Re-submission</w:t>
            </w:r>
          </w:p>
          <w:p w:rsidR="00FB0965" w:rsidRPr="00B96465" w:rsidRDefault="00FB0965" w:rsidP="00FB09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24C" w:rsidRPr="00C4124C" w:rsidTr="00DC4CB9">
        <w:trPr>
          <w:trHeight w:val="1248"/>
        </w:trPr>
        <w:tc>
          <w:tcPr>
            <w:tcW w:w="1872" w:type="dxa"/>
            <w:hideMark/>
          </w:tcPr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C0010/R0220</w:t>
            </w:r>
          </w:p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hideMark/>
          </w:tcPr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Type of branch</w:t>
            </w:r>
          </w:p>
        </w:tc>
        <w:tc>
          <w:tcPr>
            <w:tcW w:w="5323" w:type="dxa"/>
            <w:hideMark/>
          </w:tcPr>
          <w:p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Identify the type of</w:t>
            </w:r>
            <w:ins w:id="16" w:author="Author">
              <w:r w:rsidR="00B453B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B453BE" w:rsidRPr="00B453BE">
                <w:rPr>
                  <w:rFonts w:ascii="Times New Roman" w:hAnsi="Times New Roman" w:cs="Times New Roman"/>
                  <w:sz w:val="20"/>
                  <w:szCs w:val="20"/>
                </w:rPr>
                <w:t>insurance business taken by</w:t>
              </w:r>
            </w:ins>
            <w:r w:rsidRPr="00C4124C">
              <w:rPr>
                <w:rFonts w:ascii="Times New Roman" w:hAnsi="Times New Roman" w:cs="Times New Roman"/>
                <w:sz w:val="20"/>
                <w:szCs w:val="20"/>
              </w:rPr>
              <w:t xml:space="preserve"> the reporting </w:t>
            </w:r>
            <w:ins w:id="17" w:author="Author">
              <w:r w:rsidR="00B453BE" w:rsidRPr="00B453BE">
                <w:rPr>
                  <w:rFonts w:ascii="Times New Roman" w:hAnsi="Times New Roman" w:cs="Times New Roman"/>
                  <w:sz w:val="20"/>
                  <w:szCs w:val="20"/>
                </w:rPr>
                <w:t xml:space="preserve">third-country undertaking through an EU </w:t>
              </w:r>
            </w:ins>
            <w:r w:rsidRPr="00C4124C">
              <w:rPr>
                <w:rFonts w:ascii="Times New Roman" w:hAnsi="Times New Roman" w:cs="Times New Roman"/>
                <w:sz w:val="20"/>
                <w:szCs w:val="20"/>
              </w:rPr>
              <w:t xml:space="preserve">branch. The following closed list of options shall be used to identify the activity of the branch: </w:t>
            </w:r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del w:id="18" w:author="Author">
              <w:r w:rsidRPr="00C4124C" w:rsidDel="00563A68">
                <w:rPr>
                  <w:rFonts w:ascii="Times New Roman" w:hAnsi="Times New Roman" w:cs="Times New Roman"/>
                  <w:sz w:val="20"/>
                  <w:szCs w:val="20"/>
                </w:rPr>
                <w:delText>1 - Branches</w:delText>
              </w:r>
              <w:r w:rsidRPr="00C4124C" w:rsidDel="00563A68">
                <w:delText xml:space="preserve"> </w:delText>
              </w:r>
              <w:r w:rsidRPr="00C4124C" w:rsidDel="00563A68">
                <w:rPr>
                  <w:rFonts w:ascii="Times New Roman" w:hAnsi="Times New Roman" w:cs="Times New Roman"/>
                  <w:sz w:val="20"/>
                  <w:szCs w:val="20"/>
                </w:rPr>
                <w:delText>pursuing both life and non-life insurance activity</w:delText>
              </w:r>
            </w:del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  <w:t>2 - Life branch</w:t>
            </w:r>
          </w:p>
          <w:p w:rsidR="006633FA" w:rsidRPr="007E022F" w:rsidRDefault="006633FA" w:rsidP="00480932">
            <w:pPr>
              <w:rPr>
                <w:ins w:id="19" w:author="Author"/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3 - Non-Lif</w:t>
            </w:r>
            <w:r w:rsidRPr="007E022F">
              <w:rPr>
                <w:rFonts w:ascii="Times New Roman" w:hAnsi="Times New Roman" w:cs="Times New Roman"/>
                <w:sz w:val="20"/>
                <w:szCs w:val="20"/>
              </w:rPr>
              <w:t>e branch</w:t>
            </w:r>
          </w:p>
          <w:p w:rsidR="00402E17" w:rsidRPr="007E022F" w:rsidRDefault="00402E17" w:rsidP="00402E17">
            <w:pPr>
              <w:rPr>
                <w:ins w:id="20" w:author="Author"/>
                <w:rFonts w:ascii="Times New Roman" w:hAnsi="Times New Roman" w:cs="Times New Roman"/>
                <w:sz w:val="20"/>
                <w:szCs w:val="20"/>
              </w:rPr>
            </w:pPr>
            <w:ins w:id="21" w:author="Author">
              <w:r w:rsidRPr="007E022F">
                <w:rPr>
                  <w:rFonts w:ascii="Times New Roman" w:hAnsi="Times New Roman" w:cs="Times New Roman"/>
                  <w:sz w:val="20"/>
                  <w:szCs w:val="20"/>
                </w:rPr>
                <w:t>4 – Branches pursuing both life and non–life insurance activity – article 73 (</w:t>
              </w:r>
              <w:r w:rsidR="00EF10A8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7E022F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  <w:p w:rsidR="00563A68" w:rsidRPr="00C4124C" w:rsidRDefault="00402E17" w:rsidP="00B45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2" w:author="Author">
              <w:r w:rsidRPr="007E022F">
                <w:rPr>
                  <w:rFonts w:ascii="Times New Roman" w:hAnsi="Times New Roman" w:cs="Times New Roman"/>
                  <w:sz w:val="20"/>
                  <w:szCs w:val="20"/>
                </w:rPr>
                <w:t xml:space="preserve">5 – </w:t>
              </w:r>
              <w:r w:rsidR="00626DA1" w:rsidRPr="007E022F">
                <w:rPr>
                  <w:rFonts w:ascii="Times New Roman" w:hAnsi="Times New Roman" w:cs="Times New Roman"/>
                  <w:sz w:val="20"/>
                  <w:szCs w:val="20"/>
                </w:rPr>
                <w:t>Branches</w:t>
              </w:r>
              <w:r w:rsidRPr="007E022F">
                <w:rPr>
                  <w:rFonts w:ascii="Times New Roman" w:hAnsi="Times New Roman" w:cs="Times New Roman"/>
                  <w:sz w:val="20"/>
                  <w:szCs w:val="20"/>
                </w:rPr>
                <w:t xml:space="preserve"> pursuing both life and non–life insurance activity </w:t>
              </w:r>
              <w:r w:rsidRPr="007E022F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 xml:space="preserve">– article </w:t>
              </w:r>
              <w:bookmarkStart w:id="23" w:name="_GoBack"/>
              <w:bookmarkEnd w:id="23"/>
              <w:r w:rsidRPr="007E022F">
                <w:rPr>
                  <w:rFonts w:ascii="Times New Roman" w:hAnsi="Times New Roman" w:cs="Times New Roman"/>
                  <w:sz w:val="20"/>
                  <w:szCs w:val="20"/>
                </w:rPr>
                <w:t>73 (5)</w:t>
              </w:r>
            </w:ins>
          </w:p>
        </w:tc>
      </w:tr>
      <w:tr w:rsidR="006646AF" w:rsidRPr="00B02D47" w:rsidTr="00DC4CB9">
        <w:trPr>
          <w:trHeight w:val="1012"/>
        </w:trPr>
        <w:tc>
          <w:tcPr>
            <w:tcW w:w="1872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4" w:author="Author">
              <w:r w:rsidRPr="00B02D47" w:rsidDel="005E13C3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delText>C0010</w:delText>
              </w:r>
            </w:del>
            <w:ins w:id="25" w:author="Author">
              <w:r w:rsidR="005E13C3" w:rsidRPr="00B02D47">
                <w:rPr>
                  <w:rFonts w:ascii="Times New Roman" w:hAnsi="Times New Roman" w:cs="Times New Roman"/>
                  <w:sz w:val="20"/>
                  <w:szCs w:val="20"/>
                </w:rPr>
                <w:t>C00</w:t>
              </w:r>
              <w:r w:rsidR="005E13C3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5E13C3" w:rsidRPr="00B02D47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/R02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Article 167</w:t>
            </w:r>
          </w:p>
        </w:tc>
        <w:tc>
          <w:tcPr>
            <w:tcW w:w="5323" w:type="dxa"/>
          </w:tcPr>
          <w:p w:rsidR="00B02D47" w:rsidRPr="00B96465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article 167 is applicable.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used:</w:t>
            </w:r>
          </w:p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1 – Article 167 is applied</w:t>
            </w:r>
          </w:p>
          <w:p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2 – Article 167 is not applied</w:t>
            </w:r>
          </w:p>
        </w:tc>
      </w:tr>
      <w:tr w:rsidR="006646AF" w:rsidRPr="00B02D47" w:rsidTr="00DC4CB9">
        <w:trPr>
          <w:trHeight w:val="629"/>
        </w:trPr>
        <w:tc>
          <w:tcPr>
            <w:tcW w:w="1872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6" w:author="Author">
              <w:r w:rsidRPr="00B02D47" w:rsidDel="005E13C3">
                <w:rPr>
                  <w:rFonts w:ascii="Times New Roman" w:hAnsi="Times New Roman" w:cs="Times New Roman"/>
                  <w:sz w:val="20"/>
                  <w:szCs w:val="20"/>
                </w:rPr>
                <w:delText>C0010</w:delText>
              </w:r>
            </w:del>
            <w:ins w:id="27" w:author="Author">
              <w:r w:rsidR="005E13C3" w:rsidRPr="00B02D47">
                <w:rPr>
                  <w:rFonts w:ascii="Times New Roman" w:hAnsi="Times New Roman" w:cs="Times New Roman"/>
                  <w:sz w:val="20"/>
                  <w:szCs w:val="20"/>
                </w:rPr>
                <w:t>C00</w:t>
              </w:r>
              <w:r w:rsidR="005E13C3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5E13C3" w:rsidRPr="00B02D47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/R02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the branch included in article 167</w:t>
            </w:r>
          </w:p>
        </w:tc>
        <w:tc>
          <w:tcPr>
            <w:tcW w:w="5323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 covered by article 167</w:t>
            </w:r>
          </w:p>
        </w:tc>
      </w:tr>
      <w:tr w:rsidR="006646AF" w:rsidRPr="00B02D47" w:rsidTr="00DC4CB9">
        <w:trPr>
          <w:trHeight w:val="591"/>
        </w:trPr>
        <w:tc>
          <w:tcPr>
            <w:tcW w:w="1872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8" w:author="Author">
              <w:r w:rsidRPr="00B02D47" w:rsidDel="005E13C3">
                <w:rPr>
                  <w:rFonts w:ascii="Times New Roman" w:hAnsi="Times New Roman" w:cs="Times New Roman"/>
                  <w:sz w:val="20"/>
                  <w:szCs w:val="20"/>
                </w:rPr>
                <w:delText>C0010</w:delText>
              </w:r>
            </w:del>
            <w:ins w:id="29" w:author="Author">
              <w:r w:rsidR="005E13C3" w:rsidRPr="00B02D47">
                <w:rPr>
                  <w:rFonts w:ascii="Times New Roman" w:hAnsi="Times New Roman" w:cs="Times New Roman"/>
                  <w:sz w:val="20"/>
                  <w:szCs w:val="20"/>
                </w:rPr>
                <w:t>C00</w:t>
              </w:r>
              <w:r w:rsidR="005E13C3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5E13C3" w:rsidRPr="00B02D47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the branch included in article 167</w:t>
            </w:r>
          </w:p>
        </w:tc>
        <w:tc>
          <w:tcPr>
            <w:tcW w:w="5323" w:type="dxa"/>
          </w:tcPr>
          <w:p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3166 code of the countr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each third country branch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covered by article 167</w:t>
            </w:r>
          </w:p>
        </w:tc>
      </w:tr>
    </w:tbl>
    <w:p w:rsidR="00BB7862" w:rsidRDefault="00BB7862"/>
    <w:sectPr w:rsidR="00BB7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ff0e46dc-40ef-440f-b9f7-2e66ccee065d"/>
    <w:docVar w:name="LW_DocType" w:val="NORMAL"/>
  </w:docVars>
  <w:rsids>
    <w:rsidRoot w:val="00F22EA6"/>
    <w:rsid w:val="000369A7"/>
    <w:rsid w:val="00072A8B"/>
    <w:rsid w:val="00087CB8"/>
    <w:rsid w:val="000916EC"/>
    <w:rsid w:val="000E217A"/>
    <w:rsid w:val="0010651B"/>
    <w:rsid w:val="001A0976"/>
    <w:rsid w:val="001A7774"/>
    <w:rsid w:val="001C17D1"/>
    <w:rsid w:val="001F52BC"/>
    <w:rsid w:val="002362B3"/>
    <w:rsid w:val="002B23B6"/>
    <w:rsid w:val="002D4E7E"/>
    <w:rsid w:val="00347579"/>
    <w:rsid w:val="00375E19"/>
    <w:rsid w:val="0038374F"/>
    <w:rsid w:val="00402E17"/>
    <w:rsid w:val="00442C50"/>
    <w:rsid w:val="00452588"/>
    <w:rsid w:val="00456050"/>
    <w:rsid w:val="00466C67"/>
    <w:rsid w:val="004A6443"/>
    <w:rsid w:val="004B0E08"/>
    <w:rsid w:val="004B1646"/>
    <w:rsid w:val="004C7191"/>
    <w:rsid w:val="004D374B"/>
    <w:rsid w:val="00507C1A"/>
    <w:rsid w:val="00563A68"/>
    <w:rsid w:val="005C6A39"/>
    <w:rsid w:val="005E13C3"/>
    <w:rsid w:val="005E4AE0"/>
    <w:rsid w:val="00626DA1"/>
    <w:rsid w:val="00635256"/>
    <w:rsid w:val="006633FA"/>
    <w:rsid w:val="006646AF"/>
    <w:rsid w:val="00714C7E"/>
    <w:rsid w:val="007567B3"/>
    <w:rsid w:val="007674FF"/>
    <w:rsid w:val="00771442"/>
    <w:rsid w:val="00776E49"/>
    <w:rsid w:val="007C757E"/>
    <w:rsid w:val="007E022F"/>
    <w:rsid w:val="00813805"/>
    <w:rsid w:val="00876717"/>
    <w:rsid w:val="0088437E"/>
    <w:rsid w:val="008861BD"/>
    <w:rsid w:val="008927ED"/>
    <w:rsid w:val="008D055A"/>
    <w:rsid w:val="00904470"/>
    <w:rsid w:val="00910B6A"/>
    <w:rsid w:val="00915255"/>
    <w:rsid w:val="00932469"/>
    <w:rsid w:val="009350D6"/>
    <w:rsid w:val="00954339"/>
    <w:rsid w:val="00983B66"/>
    <w:rsid w:val="009E2FC1"/>
    <w:rsid w:val="00A070F1"/>
    <w:rsid w:val="00A16F09"/>
    <w:rsid w:val="00A80E61"/>
    <w:rsid w:val="00A87D80"/>
    <w:rsid w:val="00AD52A0"/>
    <w:rsid w:val="00B02D47"/>
    <w:rsid w:val="00B24CAB"/>
    <w:rsid w:val="00B453BE"/>
    <w:rsid w:val="00B96465"/>
    <w:rsid w:val="00BB7862"/>
    <w:rsid w:val="00BC3EF4"/>
    <w:rsid w:val="00BD71BE"/>
    <w:rsid w:val="00BE266B"/>
    <w:rsid w:val="00C3147D"/>
    <w:rsid w:val="00C4124C"/>
    <w:rsid w:val="00C55157"/>
    <w:rsid w:val="00C76073"/>
    <w:rsid w:val="00CA2DA5"/>
    <w:rsid w:val="00D84C12"/>
    <w:rsid w:val="00DA3966"/>
    <w:rsid w:val="00DB414B"/>
    <w:rsid w:val="00DC4CB9"/>
    <w:rsid w:val="00DE1383"/>
    <w:rsid w:val="00E11379"/>
    <w:rsid w:val="00E11402"/>
    <w:rsid w:val="00E23A01"/>
    <w:rsid w:val="00E84935"/>
    <w:rsid w:val="00EF10A8"/>
    <w:rsid w:val="00F22114"/>
    <w:rsid w:val="00F22EA6"/>
    <w:rsid w:val="00F766A4"/>
    <w:rsid w:val="00F800F9"/>
    <w:rsid w:val="00F80D7E"/>
    <w:rsid w:val="00F82E11"/>
    <w:rsid w:val="00F87E2A"/>
    <w:rsid w:val="00FB0965"/>
    <w:rsid w:val="00FB13C4"/>
    <w:rsid w:val="00FB5481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4B1B-FE8F-4ADB-84B8-4B0BDC09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5013</Characters>
  <Application>Microsoft Office Word</Application>
  <DocSecurity>0</DocSecurity>
  <Lines>41</Lines>
  <Paragraphs>11</Paragraphs>
  <ScaleCrop>false</ScaleCrop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2017-06-01T09:09:00Z</dcterms:created>
  <dcterms:modified xsi:type="dcterms:W3CDTF">2017-07-03T13:19:00Z</dcterms:modified>
</cp:coreProperties>
</file>